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4A1" w:rsidRPr="00AD0F50" w:rsidRDefault="002204A1" w:rsidP="002204A1">
      <w:pPr>
        <w:pStyle w:val="Kopfzeile"/>
        <w:tabs>
          <w:tab w:val="left" w:pos="708"/>
        </w:tabs>
        <w:spacing w:line="240" w:lineRule="exact"/>
        <w:jc w:val="both"/>
        <w:rPr>
          <w:rFonts w:ascii="Arial" w:hAnsi="Arial"/>
          <w:color w:val="365F91" w:themeColor="accent1" w:themeShade="BF"/>
          <w:sz w:val="24"/>
        </w:rPr>
      </w:pPr>
      <w:r w:rsidRPr="00AD0F50">
        <w:rPr>
          <w:rFonts w:ascii="Arial" w:hAnsi="Arial"/>
          <w:color w:val="365F91" w:themeColor="accent1" w:themeShade="BF"/>
          <w:sz w:val="24"/>
        </w:rPr>
        <w:t>Aufgaben zur Überprüfung und Konsolidierung</w:t>
      </w:r>
      <w:r w:rsidR="00AD0F50">
        <w:rPr>
          <w:rFonts w:ascii="Arial" w:hAnsi="Arial"/>
          <w:color w:val="365F91" w:themeColor="accent1" w:themeShade="BF"/>
          <w:sz w:val="24"/>
        </w:rPr>
        <w:t>-1</w:t>
      </w:r>
    </w:p>
    <w:p w:rsidR="002204A1" w:rsidRDefault="002204A1" w:rsidP="002204A1">
      <w:pPr>
        <w:pStyle w:val="Kopfzeile"/>
        <w:tabs>
          <w:tab w:val="left" w:pos="708"/>
        </w:tabs>
        <w:spacing w:line="240" w:lineRule="exact"/>
        <w:jc w:val="both"/>
        <w:rPr>
          <w:rFonts w:ascii="Arial" w:hAnsi="Arial"/>
        </w:rPr>
      </w:pPr>
    </w:p>
    <w:p w:rsidR="002204A1" w:rsidRDefault="002204A1" w:rsidP="002204A1">
      <w:pPr>
        <w:pStyle w:val="Kopfzeile"/>
        <w:tabs>
          <w:tab w:val="left" w:pos="708"/>
        </w:tabs>
        <w:spacing w:line="240" w:lineRule="exact"/>
        <w:jc w:val="both"/>
        <w:rPr>
          <w:rFonts w:ascii="Arial" w:hAnsi="Arial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b/>
          <w:sz w:val="24"/>
          <w:u w:val="single"/>
        </w:rPr>
      </w:pPr>
      <w:r w:rsidRPr="00CC6E99">
        <w:rPr>
          <w:rFonts w:ascii="Arial" w:hAnsi="Arial"/>
          <w:b/>
          <w:sz w:val="24"/>
          <w:u w:val="single"/>
        </w:rPr>
        <w:t>Aufgabe</w:t>
      </w: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  <w:r w:rsidRPr="00CC6E99">
        <w:rPr>
          <w:rFonts w:ascii="Arial" w:hAnsi="Arial"/>
          <w:sz w:val="24"/>
        </w:rPr>
        <w:t xml:space="preserve">Ihr Kunde Neureich kommt mit dem folgenden </w:t>
      </w:r>
      <w:r w:rsidRPr="00CC6E99">
        <w:rPr>
          <w:rFonts w:ascii="Arial" w:hAnsi="Arial"/>
          <w:b/>
          <w:sz w:val="24"/>
        </w:rPr>
        <w:t>Handelsblattauszug</w:t>
      </w:r>
      <w:r w:rsidRPr="00CC6E99">
        <w:rPr>
          <w:rFonts w:ascii="Arial" w:hAnsi="Arial"/>
          <w:sz w:val="24"/>
        </w:rPr>
        <w:t xml:space="preserve"> zu Ihnen und hat hierzu ein paar Fragen, die Sie ihm bitte kurz beantworten möchten:</w:t>
      </w: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CC6E99" w:rsidP="002204A1">
      <w:pPr>
        <w:spacing w:line="240" w:lineRule="exact"/>
        <w:jc w:val="both"/>
        <w:rPr>
          <w:rFonts w:ascii="Arial" w:hAnsi="Arial"/>
          <w:sz w:val="24"/>
        </w:rPr>
      </w:pPr>
      <w:r>
        <w:rPr>
          <w:rFonts w:ascii="Arial" w:hAnsi="Arial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06.15pt;margin-top:10.8pt;width:305.25pt;height:132pt;z-index:251658240" fillcolor="#fbd4b4 [1305]" stroked="f">
            <v:textbox>
              <w:txbxContent>
                <w:p w:rsidR="00CC6E99" w:rsidRPr="00CC6E99" w:rsidRDefault="00CC6E99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CC6E99" w:rsidRPr="00CC6E99" w:rsidRDefault="00CC6E99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CC6E99" w:rsidRPr="00CC6E99" w:rsidRDefault="00CC6E99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CC6E99" w:rsidRDefault="00CC6E99" w:rsidP="00CC6E99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Aktueller Auszug aus dem </w:t>
                  </w:r>
                </w:p>
                <w:p w:rsidR="00CC6E99" w:rsidRPr="00CC6E99" w:rsidRDefault="00CC6E99" w:rsidP="00CC6E99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Handelsblatt mit DAX-Notierungen</w:t>
                  </w:r>
                </w:p>
              </w:txbxContent>
            </v:textbox>
          </v:shape>
        </w:pict>
      </w: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95ACF" w:rsidRPr="00CC6E99" w:rsidRDefault="00295ACF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95ACF" w:rsidRPr="00CC6E99" w:rsidRDefault="00295ACF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95ACF" w:rsidRPr="00CC6E99" w:rsidRDefault="00295ACF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  <w:r w:rsidRPr="00CC6E99">
        <w:rPr>
          <w:rFonts w:ascii="Arial" w:hAnsi="Arial"/>
          <w:b/>
          <w:sz w:val="24"/>
        </w:rPr>
        <w:t>1</w:t>
      </w:r>
      <w:r w:rsidR="003E4643" w:rsidRPr="00CC6E99">
        <w:rPr>
          <w:rFonts w:ascii="Arial" w:hAnsi="Arial"/>
          <w:b/>
          <w:sz w:val="24"/>
        </w:rPr>
        <w:t>.</w:t>
      </w:r>
      <w:r w:rsidRPr="00CC6E99">
        <w:rPr>
          <w:rFonts w:ascii="Arial" w:hAnsi="Arial"/>
          <w:sz w:val="24"/>
        </w:rPr>
        <w:t xml:space="preserve"> Was bedeutet das „NA vink“ und das „StA“ hint</w:t>
      </w:r>
      <w:r w:rsidR="00AD0F50" w:rsidRPr="00CC6E99">
        <w:rPr>
          <w:rFonts w:ascii="Arial" w:hAnsi="Arial"/>
          <w:sz w:val="24"/>
        </w:rPr>
        <w:t>er einer Aktienbezeichnung?</w:t>
      </w: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  <w:r w:rsidRPr="00CC6E99">
        <w:rPr>
          <w:rFonts w:ascii="Arial" w:hAnsi="Arial"/>
          <w:b/>
          <w:sz w:val="24"/>
        </w:rPr>
        <w:t>2</w:t>
      </w:r>
      <w:r w:rsidR="003E4643" w:rsidRPr="00CC6E99">
        <w:rPr>
          <w:rFonts w:ascii="Arial" w:hAnsi="Arial"/>
          <w:b/>
          <w:sz w:val="24"/>
        </w:rPr>
        <w:t>.</w:t>
      </w:r>
      <w:r w:rsidRPr="00CC6E99">
        <w:rPr>
          <w:rFonts w:ascii="Arial" w:hAnsi="Arial"/>
          <w:sz w:val="24"/>
        </w:rPr>
        <w:t xml:space="preserve"> Wie</w:t>
      </w:r>
      <w:r w:rsidR="00E53249" w:rsidRPr="00CC6E99">
        <w:rPr>
          <w:rFonts w:ascii="Arial" w:hAnsi="Arial"/>
          <w:sz w:val="24"/>
        </w:rPr>
        <w:t xml:space="preserve"> </w:t>
      </w:r>
      <w:r w:rsidRPr="00CC6E99">
        <w:rPr>
          <w:rFonts w:ascii="Arial" w:hAnsi="Arial"/>
          <w:sz w:val="24"/>
        </w:rPr>
        <w:t>viel Dividende wurde bei der Allianz-Aktien bezahlt und wovon hängt die Höhe dieser Dividende in der Zukunft ab? Wann erhält der Anleg</w:t>
      </w:r>
      <w:r w:rsidR="00AD0F50" w:rsidRPr="00CC6E99">
        <w:rPr>
          <w:rFonts w:ascii="Arial" w:hAnsi="Arial"/>
          <w:sz w:val="24"/>
        </w:rPr>
        <w:t>er die Dividende ausbezahlt?</w:t>
      </w: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AD0F50" w:rsidP="002204A1">
      <w:pPr>
        <w:spacing w:line="240" w:lineRule="exact"/>
        <w:jc w:val="both"/>
        <w:rPr>
          <w:rFonts w:ascii="Arial" w:hAnsi="Arial"/>
          <w:sz w:val="24"/>
        </w:rPr>
      </w:pPr>
      <w:r w:rsidRPr="00CC6E99">
        <w:rPr>
          <w:rFonts w:ascii="Arial" w:hAnsi="Arial"/>
          <w:b/>
          <w:sz w:val="24"/>
        </w:rPr>
        <w:t>3</w:t>
      </w:r>
      <w:r w:rsidR="002204A1" w:rsidRPr="00CC6E99">
        <w:rPr>
          <w:rFonts w:ascii="Arial" w:hAnsi="Arial"/>
          <w:sz w:val="24"/>
        </w:rPr>
        <w:t xml:space="preserve"> Worin liegt der Unterschied zwischen einer Nennbetrag</w:t>
      </w:r>
      <w:r w:rsidRPr="00CC6E99">
        <w:rPr>
          <w:rFonts w:ascii="Arial" w:hAnsi="Arial"/>
          <w:sz w:val="24"/>
        </w:rPr>
        <w:t>saktie und einer Stückaktie?</w:t>
      </w: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AD0F50" w:rsidRPr="00CC6E99" w:rsidRDefault="00AD0F50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AD0F50" w:rsidRPr="00CC6E99" w:rsidRDefault="00AD0F50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AD0F50" w:rsidP="002204A1">
      <w:pPr>
        <w:spacing w:line="240" w:lineRule="exact"/>
        <w:jc w:val="both"/>
        <w:rPr>
          <w:rFonts w:ascii="Arial" w:hAnsi="Arial"/>
          <w:sz w:val="24"/>
        </w:rPr>
      </w:pPr>
      <w:r w:rsidRPr="00CC6E99">
        <w:rPr>
          <w:rFonts w:ascii="Arial" w:hAnsi="Arial"/>
          <w:b/>
          <w:sz w:val="24"/>
        </w:rPr>
        <w:t>4</w:t>
      </w:r>
      <w:r w:rsidR="003E4643" w:rsidRPr="00CC6E99">
        <w:rPr>
          <w:rFonts w:ascii="Arial" w:hAnsi="Arial"/>
          <w:b/>
          <w:sz w:val="24"/>
        </w:rPr>
        <w:t>.</w:t>
      </w:r>
      <w:r w:rsidR="002204A1" w:rsidRPr="00CC6E99">
        <w:rPr>
          <w:rFonts w:ascii="Arial" w:hAnsi="Arial"/>
          <w:sz w:val="24"/>
        </w:rPr>
        <w:t xml:space="preserve"> Weshalb bekommt ein Altaktionär bei einer Kapitalerhöhung ein Bezugsrecht zugete</w:t>
      </w:r>
      <w:r w:rsidRPr="00CC6E99">
        <w:rPr>
          <w:rFonts w:ascii="Arial" w:hAnsi="Arial"/>
          <w:sz w:val="24"/>
        </w:rPr>
        <w:t>ilt?</w:t>
      </w: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</w:p>
    <w:p w:rsidR="002204A1" w:rsidRPr="00CC6E99" w:rsidRDefault="002204A1" w:rsidP="002204A1">
      <w:pPr>
        <w:spacing w:line="240" w:lineRule="exact"/>
        <w:jc w:val="both"/>
        <w:rPr>
          <w:rFonts w:ascii="Arial" w:hAnsi="Arial"/>
          <w:sz w:val="24"/>
        </w:rPr>
      </w:pPr>
      <w:bookmarkStart w:id="0" w:name="_GoBack"/>
      <w:bookmarkEnd w:id="0"/>
    </w:p>
    <w:sectPr w:rsidR="002204A1" w:rsidRPr="00CC6E99" w:rsidSect="00AD19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EA4" w:rsidRDefault="00710EA4" w:rsidP="00846645">
      <w:r>
        <w:separator/>
      </w:r>
    </w:p>
  </w:endnote>
  <w:endnote w:type="continuationSeparator" w:id="0">
    <w:p w:rsidR="00710EA4" w:rsidRDefault="00710EA4" w:rsidP="00846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D19" w:rsidRDefault="00F97D1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D19" w:rsidRPr="00F97D19" w:rsidRDefault="00710EA4" w:rsidP="00F97D19">
    <w:pPr>
      <w:pStyle w:val="Fuzeile"/>
      <w:rPr>
        <w:rFonts w:asciiTheme="majorHAnsi" w:hAnsiTheme="majorHAnsi" w:cstheme="majorHAnsi"/>
      </w:rPr>
    </w:pPr>
    <w:r>
      <w:rPr>
        <w:rFonts w:asciiTheme="majorHAnsi" w:hAnsiTheme="majorHAnsi" w:cstheme="majorHAnsi"/>
        <w:noProof/>
      </w:rPr>
      <w:pict>
        <v:line id="Gerade Verbindung 4" o:spid="_x0000_s2050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.3pt,7.3pt" to="475.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" strokecolor="#a5a5a5 [2092]">
          <o:lock v:ext="edit" shapetype="f"/>
        </v:line>
      </w:pict>
    </w:r>
  </w:p>
  <w:p w:rsidR="00F97D19" w:rsidRPr="00F97D19" w:rsidRDefault="00F97D19" w:rsidP="00F97D19">
    <w:pPr>
      <w:pStyle w:val="Fuzeile"/>
      <w:rPr>
        <w:rFonts w:asciiTheme="majorHAnsi" w:hAnsiTheme="majorHAnsi" w:cstheme="majorHAnsi"/>
        <w:color w:val="A6A6A6" w:themeColor="background1" w:themeShade="A6"/>
        <w:sz w:val="18"/>
      </w:rPr>
    </w:pPr>
    <w:r w:rsidRPr="00F97D19">
      <w:rPr>
        <w:rFonts w:asciiTheme="majorHAnsi" w:hAnsiTheme="majorHAnsi" w:cstheme="majorHAnsi"/>
        <w:color w:val="A6A6A6" w:themeColor="background1" w:themeShade="A6"/>
        <w:sz w:val="18"/>
      </w:rPr>
      <w:t>Aktien – Dr. Kassner</w:t>
    </w:r>
    <w:r w:rsidRPr="00F97D19">
      <w:rPr>
        <w:rFonts w:asciiTheme="majorHAnsi" w:hAnsiTheme="majorHAnsi" w:cstheme="majorHAnsi"/>
        <w:color w:val="A6A6A6" w:themeColor="background1" w:themeShade="A6"/>
        <w:sz w:val="18"/>
      </w:rPr>
      <w:tab/>
    </w:r>
    <w:sdt>
      <w:sdtPr>
        <w:rPr>
          <w:rFonts w:asciiTheme="majorHAnsi" w:hAnsiTheme="majorHAnsi" w:cstheme="majorHAnsi"/>
          <w:color w:val="A6A6A6" w:themeColor="background1" w:themeShade="A6"/>
          <w:sz w:val="18"/>
        </w:rPr>
        <w:id w:val="1223866148"/>
        <w:docPartObj>
          <w:docPartGallery w:val="Page Numbers (Bottom of Page)"/>
          <w:docPartUnique/>
        </w:docPartObj>
      </w:sdtPr>
      <w:sdtEndPr/>
      <w:sdtContent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begin"/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instrText>PAGE   \* MERGEFORMAT</w:instrText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separate"/>
        </w:r>
        <w:r w:rsidR="00710EA4">
          <w:rPr>
            <w:rFonts w:asciiTheme="majorHAnsi" w:hAnsiTheme="majorHAnsi" w:cstheme="majorHAnsi"/>
            <w:noProof/>
            <w:color w:val="A6A6A6" w:themeColor="background1" w:themeShade="A6"/>
            <w:sz w:val="18"/>
          </w:rPr>
          <w:t>1</w:t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fldChar w:fldCharType="end"/>
        </w:r>
        <w:r w:rsidRPr="00F97D19">
          <w:rPr>
            <w:rFonts w:asciiTheme="majorHAnsi" w:hAnsiTheme="majorHAnsi" w:cstheme="majorHAnsi"/>
            <w:color w:val="A6A6A6" w:themeColor="background1" w:themeShade="A6"/>
            <w:sz w:val="18"/>
          </w:rPr>
          <w:tab/>
        </w:r>
        <w:r>
          <w:rPr>
            <w:rFonts w:asciiTheme="majorHAnsi" w:hAnsiTheme="majorHAnsi" w:cstheme="majorHAnsi"/>
            <w:color w:val="A6A6A6" w:themeColor="background1" w:themeShade="A6"/>
            <w:sz w:val="18"/>
          </w:rPr>
          <w:t>Überprüfung und Konsolidierung 1</w:t>
        </w:r>
      </w:sdtContent>
    </w:sdt>
  </w:p>
  <w:p w:rsidR="00846645" w:rsidRPr="00846645" w:rsidRDefault="00846645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D19" w:rsidRDefault="00F97D1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EA4" w:rsidRDefault="00710EA4" w:rsidP="00846645">
      <w:r>
        <w:separator/>
      </w:r>
    </w:p>
  </w:footnote>
  <w:footnote w:type="continuationSeparator" w:id="0">
    <w:p w:rsidR="00710EA4" w:rsidRDefault="00710EA4" w:rsidP="00846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D19" w:rsidRDefault="00F97D1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0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7"/>
      <w:gridCol w:w="992"/>
      <w:gridCol w:w="2693"/>
      <w:gridCol w:w="1559"/>
      <w:gridCol w:w="709"/>
    </w:tblGrid>
    <w:tr w:rsidR="00EA692F" w:rsidRPr="00EA692F" w:rsidTr="00D42122">
      <w:trPr>
        <w:trHeight w:val="397"/>
      </w:trPr>
      <w:tc>
        <w:tcPr>
          <w:tcW w:w="382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EA692F" w:rsidRPr="00EA692F" w:rsidRDefault="00EA692F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Aktien - Stationenlernen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EA692F" w:rsidRPr="00EA692F" w:rsidRDefault="00EA692F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SWL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EA692F" w:rsidRPr="00EA692F" w:rsidRDefault="00EA692F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Dr. Dieter Kassner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EA692F" w:rsidRPr="00EA692F" w:rsidRDefault="00EA692F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 w:rsidRPr="00EA692F">
            <w:rPr>
              <w:rFonts w:asciiTheme="majorHAnsi" w:hAnsiTheme="majorHAnsi" w:cstheme="majorHAnsi"/>
              <w:sz w:val="22"/>
            </w:rPr>
            <w:t>……..…2014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EA692F" w:rsidRPr="00EA692F" w:rsidRDefault="00EA692F" w:rsidP="00D42122">
          <w:pPr>
            <w:spacing w:before="120" w:line="276" w:lineRule="auto"/>
            <w:rPr>
              <w:rFonts w:asciiTheme="majorHAnsi" w:hAnsiTheme="majorHAnsi" w:cstheme="majorHAnsi"/>
            </w:rPr>
          </w:pPr>
          <w:r>
            <w:rPr>
              <w:rFonts w:asciiTheme="majorHAnsi" w:hAnsiTheme="majorHAnsi" w:cstheme="majorHAnsi"/>
            </w:rPr>
            <w:t>Ü+</w:t>
          </w:r>
          <w:r w:rsidRPr="00EA692F">
            <w:rPr>
              <w:rFonts w:asciiTheme="majorHAnsi" w:hAnsiTheme="majorHAnsi" w:cstheme="majorHAnsi"/>
            </w:rPr>
            <w:t>K 1</w:t>
          </w:r>
        </w:p>
      </w:tc>
    </w:tr>
    <w:tr w:rsidR="00EA692F" w:rsidRPr="00EA692F" w:rsidTr="00D42122">
      <w:tc>
        <w:tcPr>
          <w:tcW w:w="382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EA692F" w:rsidRPr="00EA692F" w:rsidRDefault="00EA692F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Thema</w:t>
          </w:r>
        </w:p>
      </w:tc>
      <w:tc>
        <w:tcPr>
          <w:tcW w:w="99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EA692F" w:rsidRPr="00EA692F" w:rsidRDefault="00EA692F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EA692F" w:rsidRPr="00EA692F" w:rsidRDefault="00EA692F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Name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EA692F" w:rsidRPr="00EA692F" w:rsidRDefault="00EA692F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Datum</w:t>
          </w:r>
        </w:p>
      </w:tc>
      <w:tc>
        <w:tcPr>
          <w:tcW w:w="70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EA692F" w:rsidRPr="00EA692F" w:rsidRDefault="00EA692F" w:rsidP="00D42122">
          <w:pPr>
            <w:spacing w:line="276" w:lineRule="auto"/>
            <w:rPr>
              <w:rFonts w:asciiTheme="majorHAnsi" w:hAnsiTheme="majorHAnsi" w:cstheme="majorHAnsi"/>
              <w:sz w:val="14"/>
            </w:rPr>
          </w:pPr>
          <w:r w:rsidRPr="00EA692F">
            <w:rPr>
              <w:rFonts w:asciiTheme="majorHAnsi" w:hAnsiTheme="majorHAnsi" w:cstheme="majorHAnsi"/>
              <w:sz w:val="14"/>
            </w:rPr>
            <w:t>Nr.</w:t>
          </w:r>
        </w:p>
      </w:tc>
    </w:tr>
  </w:tbl>
  <w:p w:rsidR="00EA692F" w:rsidRDefault="00EA69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D19" w:rsidRDefault="00F97D1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04A1"/>
    <w:rsid w:val="000B2D63"/>
    <w:rsid w:val="000D0C4F"/>
    <w:rsid w:val="00120331"/>
    <w:rsid w:val="002204A1"/>
    <w:rsid w:val="00295ACF"/>
    <w:rsid w:val="002D1CD7"/>
    <w:rsid w:val="00305405"/>
    <w:rsid w:val="00386D43"/>
    <w:rsid w:val="003B62C1"/>
    <w:rsid w:val="003E4643"/>
    <w:rsid w:val="00474F68"/>
    <w:rsid w:val="004F1C66"/>
    <w:rsid w:val="00605D41"/>
    <w:rsid w:val="00622B24"/>
    <w:rsid w:val="006E614D"/>
    <w:rsid w:val="00710EA4"/>
    <w:rsid w:val="00846645"/>
    <w:rsid w:val="008A7E9D"/>
    <w:rsid w:val="00AD0F50"/>
    <w:rsid w:val="00AD1985"/>
    <w:rsid w:val="00C40C62"/>
    <w:rsid w:val="00CB6EBC"/>
    <w:rsid w:val="00CC6E99"/>
    <w:rsid w:val="00E53249"/>
    <w:rsid w:val="00EA692F"/>
    <w:rsid w:val="00F1253C"/>
    <w:rsid w:val="00F661AB"/>
    <w:rsid w:val="00F97D19"/>
    <w:rsid w:val="00FB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04A1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204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204A1"/>
    <w:rPr>
      <w:rFonts w:ascii="Tms Rmn" w:eastAsia="Times New Roman" w:hAnsi="Tms Rm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04A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04A1"/>
    <w:rPr>
      <w:rFonts w:ascii="Tahoma" w:eastAsia="Times New Roman" w:hAnsi="Tahoma" w:cs="Tahoma"/>
      <w:sz w:val="16"/>
      <w:szCs w:val="16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4664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46645"/>
    <w:rPr>
      <w:rFonts w:ascii="Tms Rmn" w:eastAsia="Times New Roman" w:hAnsi="Tms Rm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7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92392-9A4C-4E2F-8E3E-1EE64872C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570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Dieter Kassner</dc:creator>
  <cp:lastModifiedBy>Dr. Dieter Kassner</cp:lastModifiedBy>
  <cp:revision>10</cp:revision>
  <dcterms:created xsi:type="dcterms:W3CDTF">2011-05-22T12:21:00Z</dcterms:created>
  <dcterms:modified xsi:type="dcterms:W3CDTF">2014-05-29T09:06:00Z</dcterms:modified>
</cp:coreProperties>
</file>